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A6255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456BB8A" w14:textId="0F6EDC6C" w:rsidR="0021415F" w:rsidRDefault="00C57428" w:rsidP="0021415F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Velké osobní </w:t>
      </w:r>
      <w:r w:rsidR="00703492" w:rsidRPr="0071228E">
        <w:rPr>
          <w:rFonts w:ascii="Arial" w:hAnsi="Arial" w:cs="Arial"/>
          <w:b/>
          <w:sz w:val="20"/>
        </w:rPr>
        <w:t>vozidlo</w:t>
      </w:r>
      <w:r>
        <w:rPr>
          <w:rFonts w:ascii="Arial" w:hAnsi="Arial" w:cs="Arial"/>
          <w:b/>
          <w:sz w:val="20"/>
        </w:rPr>
        <w:t xml:space="preserve"> manažerské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B</w:t>
      </w:r>
      <w:r w:rsidR="00DE762A">
        <w:rPr>
          <w:rFonts w:ascii="Arial" w:hAnsi="Arial" w:cs="Arial"/>
          <w:b/>
          <w:sz w:val="20"/>
        </w:rPr>
        <w:t xml:space="preserve"> </w:t>
      </w:r>
      <w:r w:rsidR="0021415F">
        <w:rPr>
          <w:rFonts w:ascii="Arial" w:hAnsi="Arial" w:cs="Arial"/>
          <w:b/>
          <w:sz w:val="20"/>
        </w:rPr>
        <w:t xml:space="preserve">- </w:t>
      </w:r>
      <w:r w:rsidR="0021415F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6D33D4BF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8759546" w14:textId="77777777" w:rsidR="0021415F" w:rsidRDefault="0021415F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45EAE9A" w14:textId="77777777" w:rsidR="00FD1B16" w:rsidRDefault="00FD1B16" w:rsidP="00FD1B16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0"/>
        <w:gridCol w:w="1709"/>
        <w:gridCol w:w="1547"/>
        <w:gridCol w:w="1133"/>
        <w:gridCol w:w="1905"/>
        <w:tblGridChange w:id="0">
          <w:tblGrid>
            <w:gridCol w:w="1688"/>
            <w:gridCol w:w="1640"/>
            <w:gridCol w:w="1709"/>
            <w:gridCol w:w="1547"/>
            <w:gridCol w:w="1133"/>
            <w:gridCol w:w="1905"/>
          </w:tblGrid>
        </w:tblGridChange>
      </w:tblGrid>
      <w:tr w:rsidR="009F0228" w:rsidRPr="0071228E" w14:paraId="2A5E22A3" w14:textId="77777777" w:rsidTr="00835D5A">
        <w:trPr>
          <w:trHeight w:val="861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47F005E7" w:rsidR="00703492" w:rsidRPr="0071228E" w:rsidRDefault="00470A8B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EC73C1" w:rsidRPr="0071228E" w14:paraId="08625D08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6D6F3FD2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del w:id="1" w:author="Kotolanová, Nicola" w:date="2022-12-05T08:44:00Z">
              <w:r w:rsidRPr="0071228E" w:rsidDel="009D36D2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 </w:delText>
              </w:r>
              <w:r w:rsidDel="009D36D2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4 </w:delText>
              </w:r>
            </w:del>
            <w:del w:id="2" w:author="Kotolanová, Nicola" w:date="2022-12-05T07:17:00Z">
              <w:r w:rsidDel="00F82474">
                <w:rPr>
                  <w:rFonts w:ascii="Arial" w:hAnsi="Arial" w:cs="Arial"/>
                  <w:noProof w:val="0"/>
                  <w:color w:val="000000"/>
                  <w:sz w:val="20"/>
                </w:rPr>
                <w:delText>589</w:delText>
              </w:r>
            </w:del>
            <w:ins w:id="3" w:author="Kotolanová, Nicola" w:date="2022-12-05T07:17:00Z">
              <w:r w:rsidR="00F82474">
                <w:rPr>
                  <w:rFonts w:ascii="Arial" w:hAnsi="Arial" w:cs="Arial"/>
                  <w:noProof w:val="0"/>
                  <w:color w:val="000000"/>
                  <w:sz w:val="20"/>
                </w:rPr>
                <w:t>4604</w:t>
              </w:r>
            </w:ins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16547D7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6811AAA5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8DBD113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58D7697C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1 857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7581BD9F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22955E4D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6826D3FD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1 6</w:t>
            </w:r>
            <w:r w:rsidR="00892A5E">
              <w:rPr>
                <w:rFonts w:ascii="Arial" w:hAnsi="Arial" w:cs="Arial"/>
                <w:noProof w:val="0"/>
                <w:color w:val="000000"/>
                <w:sz w:val="20"/>
              </w:rPr>
              <w:t>16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0D5477A6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12D29C73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7C7ECA95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34299C35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2B2DAD3F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1BCA0E3A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544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72EA792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C73C1" w:rsidRPr="0071228E" w14:paraId="2EF7DB0E" w14:textId="77777777" w:rsidTr="009355F6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EC73C1" w:rsidRPr="0061014F" w:rsidRDefault="00EC73C1" w:rsidP="00EC73C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69D5DA4E" w:rsidR="00EC73C1" w:rsidRPr="0061014F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EC73C1" w:rsidRPr="0071228E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43DF662E" w:rsidR="00EC73C1" w:rsidRPr="00FC574A" w:rsidRDefault="00EC73C1" w:rsidP="00EC73C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4C0B7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4C0B7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27409" w:rsidRPr="0071228E" w14:paraId="29400D5C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27041FE4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665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23FC451D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172DA0E3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32296C60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373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1FF41CA3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1D50B697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72FB6E68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3279E1E3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6246E532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54D3918B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3836E4B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32C779C7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56C07EDF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296677BB" w:rsidR="00427409" w:rsidRPr="0061014F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35D5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9A5C9BE" w:rsidR="00427409" w:rsidRPr="0061014F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299793A6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27409" w:rsidRPr="0071228E" w14:paraId="05D2E4C4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427409" w:rsidRPr="00703492" w:rsidRDefault="00427409" w:rsidP="0042740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6304487A" w:rsidR="00427409" w:rsidRPr="00703492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365D564C" w:rsidR="00427409" w:rsidRPr="0071228E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3707FE4E" w:rsidR="00427409" w:rsidRPr="00FC574A" w:rsidRDefault="00427409" w:rsidP="0042740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4BAB3431" w14:textId="77777777" w:rsidTr="00B829E1">
        <w:tblPrEx>
          <w:tblW w:w="5000" w:type="pct"/>
          <w:tblCellMar>
            <w:left w:w="70" w:type="dxa"/>
            <w:right w:w="70" w:type="dxa"/>
          </w:tblCellMar>
          <w:tblPrExChange w:id="4" w:author="Kotolanová, Nicola" w:date="2022-12-12T14:13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5" w:author="Kotolanová, Nicola" w:date="2022-12-12T14:12:00Z"/>
          <w:trPrChange w:id="6" w:author="Kotolanová, Nicola" w:date="2022-12-12T14:13:00Z">
            <w:trPr>
              <w:trHeight w:val="288"/>
            </w:trPr>
          </w:trPrChange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7" w:author="Kotolanová, Nicola" w:date="2022-12-12T14:13:00Z">
              <w:tcPr>
                <w:tcW w:w="2617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3D9FBF6E" w14:textId="735758D6" w:rsidR="00AE570F" w:rsidRPr="00AE570F" w:rsidRDefault="00AE570F" w:rsidP="00AE570F">
            <w:pPr>
              <w:pStyle w:val="Normlnweb"/>
              <w:rPr>
                <w:ins w:id="8" w:author="Kotolanová, Nicola" w:date="2022-12-12T14:12:00Z"/>
                <w:rPrChange w:id="9" w:author="Kotolanová, Nicola" w:date="2022-12-12T14:13:00Z">
                  <w:rPr>
                    <w:ins w:id="10" w:author="Kotolanová, Nicola" w:date="2022-12-12T14:12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11" w:author="Kotolanová, Nicola" w:date="2022-12-12T14:13:00Z">
                <w:pPr>
                  <w:shd w:val="clear" w:color="auto" w:fill="FFFFFF" w:themeFill="background1"/>
                  <w:spacing w:after="0"/>
                </w:pPr>
              </w:pPrChange>
            </w:pPr>
            <w:ins w:id="12" w:author="Kotolanová, Nicola" w:date="2022-12-12T14:12:00Z">
              <w:r>
                <w:t>Emisní norma platná v době dodání vozidla</w:t>
              </w:r>
            </w:ins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13" w:author="Kotolanová, Nicola" w:date="2022-12-12T14:13:00Z">
              <w:tcPr>
                <w:tcW w:w="804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347FA2D9" w14:textId="2A91B4E1" w:rsidR="00AE570F" w:rsidRPr="00AE570F" w:rsidRDefault="00AE570F" w:rsidP="00AE570F">
            <w:pPr>
              <w:pStyle w:val="Normlnweb"/>
              <w:rPr>
                <w:ins w:id="14" w:author="Kotolanová, Nicola" w:date="2022-12-12T14:12:00Z"/>
                <w:rPrChange w:id="15" w:author="Kotolanová, Nicola" w:date="2022-12-12T14:13:00Z">
                  <w:rPr>
                    <w:ins w:id="16" w:author="Kotolanová, Nicola" w:date="2022-12-12T14:12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17" w:author="Kotolanová, Nicola" w:date="2022-12-12T14:13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8" w:author="Kotolanová, Nicola" w:date="2022-12-12T14:13:00Z">
              <w:r>
                <w:t>min. EURO 6</w:t>
              </w:r>
            </w:ins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9" w:author="Kotolanová, Nicola" w:date="2022-12-12T14:13:00Z">
              <w:tcPr>
                <w:tcW w:w="589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1F97280A" w14:textId="6A79A53B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12:00Z"/>
                <w:rFonts w:ascii="Arial" w:hAnsi="Arial" w:cs="Arial"/>
                <w:noProof w:val="0"/>
                <w:color w:val="000000"/>
                <w:sz w:val="20"/>
              </w:rPr>
            </w:pPr>
            <w:ins w:id="21" w:author="Kotolanová, Nicola" w:date="2022-12-12T14:13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2" w:author="Kotolanová, Nicola" w:date="2022-12-12T14:13:00Z">
              <w:tcPr>
                <w:tcW w:w="99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4E7CCDF" w14:textId="57C4B5AE" w:rsidR="00AE570F" w:rsidRPr="0050469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ins w:id="23" w:author="Kotolanová, Nicola" w:date="2022-12-12T14:12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4" w:author="Kotolanová, Nicola" w:date="2022-12-12T14:13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AE570F" w:rsidRPr="0071228E" w14:paraId="3DF6D354" w14:textId="77777777" w:rsidTr="001B5DDE">
        <w:tblPrEx>
          <w:tblW w:w="5000" w:type="pct"/>
          <w:tblCellMar>
            <w:left w:w="70" w:type="dxa"/>
            <w:right w:w="70" w:type="dxa"/>
          </w:tblCellMar>
          <w:tblPrExChange w:id="25" w:author="Kotolanová, Nicola" w:date="2022-12-12T14:13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6" w:author="Kotolanová, Nicola" w:date="2022-12-12T14:12:00Z"/>
          <w:trPrChange w:id="27" w:author="Kotolanová, Nicola" w:date="2022-12-12T14:13:00Z">
            <w:trPr>
              <w:trHeight w:val="288"/>
            </w:trPr>
          </w:trPrChange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28" w:author="Kotolanová, Nicola" w:date="2022-12-12T14:13:00Z">
              <w:tcPr>
                <w:tcW w:w="2617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75315949" w14:textId="7C67ADAB" w:rsidR="00AE570F" w:rsidRPr="00703492" w:rsidRDefault="00F405E4" w:rsidP="00AE570F">
            <w:pPr>
              <w:shd w:val="clear" w:color="auto" w:fill="FFFFFF" w:themeFill="background1"/>
              <w:spacing w:after="0"/>
              <w:rPr>
                <w:ins w:id="29" w:author="Kotolanová, Nicola" w:date="2022-12-12T14:12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30" w:author="Kotolanová, Nicola" w:date="2022-12-12T14:13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31" w:author="Kotolanová, Nicola" w:date="2022-12-12T14:13:00Z">
              <w:tcPr>
                <w:tcW w:w="804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013B36D1" w14:textId="4D763FA1" w:rsidR="00AE570F" w:rsidRDefault="00F405E4" w:rsidP="00AE570F">
            <w:pPr>
              <w:shd w:val="clear" w:color="auto" w:fill="FFFFFF" w:themeFill="background1"/>
              <w:spacing w:after="0"/>
              <w:jc w:val="center"/>
              <w:rPr>
                <w:ins w:id="32" w:author="Kotolanová, Nicola" w:date="2022-12-12T14:12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33" w:author="Kotolanová, Nicola" w:date="2022-12-12T14:13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4" w:author="Kotolanová, Nicola" w:date="2022-12-12T14:13:00Z">
              <w:tcPr>
                <w:tcW w:w="589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57B2959D" w14:textId="54DEFB4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ins w:id="35" w:author="Kotolanová, Nicola" w:date="2022-12-12T14:12:00Z"/>
                <w:rFonts w:ascii="Arial" w:hAnsi="Arial" w:cs="Arial"/>
                <w:noProof w:val="0"/>
                <w:color w:val="000000"/>
                <w:sz w:val="20"/>
              </w:rPr>
            </w:pPr>
            <w:ins w:id="36" w:author="Kotolanová, Nicola" w:date="2022-12-12T14:13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7" w:author="Kotolanová, Nicola" w:date="2022-12-12T14:13:00Z">
              <w:tcPr>
                <w:tcW w:w="99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9228FE2" w14:textId="095AB6FA" w:rsidR="00AE570F" w:rsidRPr="0050469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ins w:id="38" w:author="Kotolanová, Nicola" w:date="2022-12-12T14:12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9" w:author="Kotolanová, Nicola" w:date="2022-12-12T14:13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AE570F" w:rsidRPr="0071228E" w14:paraId="339AB7F7" w14:textId="77777777" w:rsidTr="00B52C6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7777E90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4F8F4A85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507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48B3B640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0469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46173668" w14:textId="77777777" w:rsidTr="00835D5A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7F02A148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7F4A80B9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7918808A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524CB069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F59EA0E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EB54" w14:textId="4265120E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349ECFE4" w14:textId="77777777" w:rsidTr="00835D5A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C199" w14:textId="11F8D3D5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4C7F04E3" w14:textId="77777777" w:rsidTr="00835D5A">
        <w:trPr>
          <w:trHeight w:val="529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41E59ACC" w14:textId="6B7CE50A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05C4D" w14:textId="6863B925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1C7CC" w14:textId="3AF6B430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A9E13" w14:textId="466AD727" w:rsidR="00AE570F" w:rsidDel="00120B77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1D420BF7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AE570F" w:rsidRPr="00703492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AE570F" w:rsidRPr="0070349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AE570F" w:rsidRPr="0070349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10B7AC09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1A77B4DD" w14:textId="77777777" w:rsidTr="00835D5A">
        <w:trPr>
          <w:trHeight w:val="288"/>
        </w:trPr>
        <w:tc>
          <w:tcPr>
            <w:tcW w:w="26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428CF" w14:textId="7228F012" w:rsidR="00AE570F" w:rsidRPr="00703492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E635E" w14:textId="6B7303AF" w:rsidR="00AE570F" w:rsidRPr="0070349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6E2A4" w14:textId="36614EAE" w:rsidR="00AE570F" w:rsidRPr="0070349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19114" w14:textId="75F6C9D5" w:rsidR="00AE570F" w:rsidDel="00120B77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50DB2EC2" w14:textId="77777777" w:rsidTr="00835D5A">
        <w:trPr>
          <w:trHeight w:val="861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40584D1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AE570F" w:rsidRPr="0071228E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AE570F" w:rsidRPr="0071228E" w14:paraId="630E63B6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772231F3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 vpředu a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E5C60BF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37D30FC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10585874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osvětlení interiéru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7CFF1B28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6BE1053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093A6869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646B86B1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56387DA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1D16944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detekce protijedoucích vozidel při odbočování vlevo 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090DBDCF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6972D9BE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7759330C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3AA25BE8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0A0ED05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69E02830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zónová klimatizace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5A463B3D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1F478E51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1BD227F3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bezpečnostní šrouby kol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7A0C0CA6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6CEFBC1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34420AF2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s centrálním airbagem mezi sedadly Ř/SP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1C7CC51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2C09B97B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08C9A443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6421FB6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3888017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0D751F7C" w:rsidR="00AE570F" w:rsidRPr="0071228E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45522F09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0736F32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43A1B139" w:rsidR="00AE570F" w:rsidRPr="0061014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35111CD6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1D11CDF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664133B3" w:rsidR="00AE570F" w:rsidRPr="0061014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5623B8C8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29F9E1A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51FD58F1" w:rsidR="00AE570F" w:rsidRPr="0061014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Dvě opěrky hlavy vpředu, tři vzadu zásuvné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1FA08616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470CAD1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D215392" w14:textId="1489FDFD" w:rsidR="00AE570F" w:rsidRPr="00BB626A" w:rsidRDefault="00AE570F" w:rsidP="00AE570F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noProof w:val="0"/>
                <w:sz w:val="20"/>
              </w:rPr>
              <w:t>s funkcí automatického brzdění, rozpoznávání chodců a cyklistů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21696A26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4D960B2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5430C19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bez klíčového startování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5200F8DC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71228E" w14:paraId="5C7CE3DF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0E35E045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6BE8D5E7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65B9E90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6D9C1B98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dálkové svícení, denní svícení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15442CA2" w:rsidR="00AE570F" w:rsidRPr="00FC574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35003861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51B9B2A5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5352BBE6" w:rsidR="00AE570F" w:rsidRPr="009657E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7D5F3386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AAEDD07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058CFD6C" w:rsidR="00AE570F" w:rsidRPr="009657E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335D1AC4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45CF3219" w:rsidR="00AE570F" w:rsidRPr="006C3ED5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  <w:r w:rsidDel="002F6B1A"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70D97760" w:rsidR="00AE570F" w:rsidRPr="009657EA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1068FF50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2CB8C1CE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DC min. 125 kW (stejnosměrným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75A47321" w:rsidR="00AE570F" w:rsidRPr="00FA3726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1F03D30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3D0CD226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Maximální nabíjecí výkon AC min. 11 kW (střídavým proudem)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2E3CC1F7" w:rsidR="00AE570F" w:rsidRPr="00FA3726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4ED9F0E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781E282C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vyhřívaný, s dotykovým ovládáním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099AAC16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27CA6AE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9A62710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5FDC34C3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02F8589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0D136552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5EBF90B4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3EDBAF0B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286E92DD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Síť oddělující zavazadlový prostor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255D8BAD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3E6208B2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463DCF" w14:textId="6D678DF4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DE760" w14:textId="4F0983CA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4D7C7D1D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63377DC0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324631D8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1B0C4BD7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6DFFD206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0A8A0019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48C07BB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F0622ED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sklo vyhřívané, tepelně izolující, potažené speciální vrstvou odrážející infračervené paprsky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0CAEC39A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7B14C8F9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7619ED29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412A4C02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2B06C64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A4502A" w14:textId="2FD144ED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A416AD" w14:textId="78D3DDE2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0DF395A3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0A4DFAB6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8EE4B9B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0079E25C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854A3E1" w14:textId="1D66EF2E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F93E7" w14:textId="44E04A08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047582CF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3401BB" w14:textId="1EF31A91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Sada nářadí na opravu pneu včetně kompresoru 12 V a lepidla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3489E" w14:textId="66ED19DE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6CB5C30A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116F04F" w14:textId="6688EF96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Sedadlo řidiče výškově nastavitelné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E03D5" w14:textId="56201203" w:rsidR="00AE570F" w:rsidRPr="00302BE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7D106248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20E245" w14:textId="52B99A0D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Využitelná kapacita baterie min. 77 kWh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56A01" w14:textId="2451E84A" w:rsidR="00AE570F" w:rsidRPr="00302BE2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E570F" w:rsidRPr="009657EA" w14:paraId="0DD0B735" w14:textId="77777777" w:rsidTr="00835D5A">
        <w:trPr>
          <w:trHeight w:val="288"/>
        </w:trPr>
        <w:tc>
          <w:tcPr>
            <w:tcW w:w="40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27D7850D" w:rsidR="00AE570F" w:rsidRDefault="00AE570F" w:rsidP="00AE570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opěradla dělená, sklopná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10439A3C" w:rsidR="00AE570F" w:rsidRPr="00BE166D" w:rsidRDefault="00AE570F" w:rsidP="00AE570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4B2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A824F" w14:textId="77777777" w:rsidR="00C919A3" w:rsidRDefault="00C919A3">
      <w:pPr>
        <w:spacing w:after="0"/>
      </w:pPr>
      <w:r>
        <w:separator/>
      </w:r>
    </w:p>
  </w:endnote>
  <w:endnote w:type="continuationSeparator" w:id="0">
    <w:p w14:paraId="39F877B7" w14:textId="77777777" w:rsidR="00C919A3" w:rsidRDefault="00C919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FD2E7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AB363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E7CCD" w14:textId="77777777" w:rsidR="00C919A3" w:rsidRDefault="00C919A3">
      <w:pPr>
        <w:spacing w:after="0"/>
      </w:pPr>
      <w:r>
        <w:separator/>
      </w:r>
    </w:p>
  </w:footnote>
  <w:footnote w:type="continuationSeparator" w:id="0">
    <w:p w14:paraId="2797F269" w14:textId="77777777" w:rsidR="00C919A3" w:rsidRDefault="00C919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F405E4">
            <w:fldChar w:fldCharType="begin"/>
          </w:r>
          <w:r w:rsidR="00F405E4">
            <w:instrText xml:space="preserve"> KEYWORDS  \* MERGEFORMAT </w:instrText>
          </w:r>
          <w:r w:rsidR="00F405E4">
            <w:fldChar w:fldCharType="separate"/>
          </w:r>
          <w:r>
            <w:t>červenec 2017</w:t>
          </w:r>
          <w:r w:rsidR="00F405E4">
            <w:fldChar w:fldCharType="end"/>
          </w:r>
        </w:p>
      </w:tc>
      <w:tc>
        <w:tcPr>
          <w:tcW w:w="1701" w:type="dxa"/>
        </w:tcPr>
        <w:p w14:paraId="19EE5898" w14:textId="77777777" w:rsidR="00AE75D8" w:rsidRDefault="00F405E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F405E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F405E4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F405E4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F405E4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419F"/>
    <w:rsid w:val="00007C8D"/>
    <w:rsid w:val="00016749"/>
    <w:rsid w:val="00033AAB"/>
    <w:rsid w:val="000372B1"/>
    <w:rsid w:val="0004441C"/>
    <w:rsid w:val="000704B6"/>
    <w:rsid w:val="0009754E"/>
    <w:rsid w:val="000D3C72"/>
    <w:rsid w:val="000F548E"/>
    <w:rsid w:val="000F79A2"/>
    <w:rsid w:val="001104B2"/>
    <w:rsid w:val="00120B77"/>
    <w:rsid w:val="00134183"/>
    <w:rsid w:val="0013778E"/>
    <w:rsid w:val="00164E0F"/>
    <w:rsid w:val="00193487"/>
    <w:rsid w:val="001A6255"/>
    <w:rsid w:val="001C5176"/>
    <w:rsid w:val="001D093E"/>
    <w:rsid w:val="001D5F5B"/>
    <w:rsid w:val="001D6A2A"/>
    <w:rsid w:val="001E01E9"/>
    <w:rsid w:val="001E3427"/>
    <w:rsid w:val="002035CF"/>
    <w:rsid w:val="0021415F"/>
    <w:rsid w:val="00235B7D"/>
    <w:rsid w:val="00236FA4"/>
    <w:rsid w:val="00257668"/>
    <w:rsid w:val="00284869"/>
    <w:rsid w:val="002A4046"/>
    <w:rsid w:val="002B77B2"/>
    <w:rsid w:val="002D1CC0"/>
    <w:rsid w:val="002E620A"/>
    <w:rsid w:val="002F6B1A"/>
    <w:rsid w:val="003600D6"/>
    <w:rsid w:val="0039312A"/>
    <w:rsid w:val="003E6DFF"/>
    <w:rsid w:val="00401744"/>
    <w:rsid w:val="00427409"/>
    <w:rsid w:val="00464F18"/>
    <w:rsid w:val="00470A8B"/>
    <w:rsid w:val="00472903"/>
    <w:rsid w:val="004A4C5E"/>
    <w:rsid w:val="004B4EC0"/>
    <w:rsid w:val="004D1262"/>
    <w:rsid w:val="004D7696"/>
    <w:rsid w:val="004E25E4"/>
    <w:rsid w:val="004F4ABD"/>
    <w:rsid w:val="005223C8"/>
    <w:rsid w:val="0052552D"/>
    <w:rsid w:val="00534F1A"/>
    <w:rsid w:val="00545C5A"/>
    <w:rsid w:val="00562B5C"/>
    <w:rsid w:val="00583C7F"/>
    <w:rsid w:val="00590E7A"/>
    <w:rsid w:val="005B243C"/>
    <w:rsid w:val="005C6B34"/>
    <w:rsid w:val="005D6B2C"/>
    <w:rsid w:val="005E414C"/>
    <w:rsid w:val="00613ED9"/>
    <w:rsid w:val="006341D0"/>
    <w:rsid w:val="006A41CC"/>
    <w:rsid w:val="006A50B5"/>
    <w:rsid w:val="006A56DF"/>
    <w:rsid w:val="006C3E49"/>
    <w:rsid w:val="006C3ED5"/>
    <w:rsid w:val="006E2943"/>
    <w:rsid w:val="006F3CED"/>
    <w:rsid w:val="006F6345"/>
    <w:rsid w:val="00703492"/>
    <w:rsid w:val="0071444A"/>
    <w:rsid w:val="00720C1D"/>
    <w:rsid w:val="00743F16"/>
    <w:rsid w:val="00755784"/>
    <w:rsid w:val="00762314"/>
    <w:rsid w:val="00772A9B"/>
    <w:rsid w:val="007A0B8E"/>
    <w:rsid w:val="007B1023"/>
    <w:rsid w:val="007D04C0"/>
    <w:rsid w:val="007F57EF"/>
    <w:rsid w:val="008213B0"/>
    <w:rsid w:val="00831001"/>
    <w:rsid w:val="00835D5A"/>
    <w:rsid w:val="00844D68"/>
    <w:rsid w:val="00853E34"/>
    <w:rsid w:val="0085427B"/>
    <w:rsid w:val="00870431"/>
    <w:rsid w:val="00872F8A"/>
    <w:rsid w:val="008801B6"/>
    <w:rsid w:val="00892A5E"/>
    <w:rsid w:val="00895DA5"/>
    <w:rsid w:val="008B4EFF"/>
    <w:rsid w:val="008D64C6"/>
    <w:rsid w:val="008E1A9F"/>
    <w:rsid w:val="008E1AA7"/>
    <w:rsid w:val="008E3C41"/>
    <w:rsid w:val="008F275C"/>
    <w:rsid w:val="00915B1F"/>
    <w:rsid w:val="00921F82"/>
    <w:rsid w:val="009351D5"/>
    <w:rsid w:val="009707EA"/>
    <w:rsid w:val="00977EC6"/>
    <w:rsid w:val="0098274D"/>
    <w:rsid w:val="009B342D"/>
    <w:rsid w:val="009D33F6"/>
    <w:rsid w:val="009D36D2"/>
    <w:rsid w:val="009D6676"/>
    <w:rsid w:val="009F0228"/>
    <w:rsid w:val="009F62C0"/>
    <w:rsid w:val="00A026CB"/>
    <w:rsid w:val="00A200CD"/>
    <w:rsid w:val="00A30337"/>
    <w:rsid w:val="00A34C63"/>
    <w:rsid w:val="00A74347"/>
    <w:rsid w:val="00AA5B1D"/>
    <w:rsid w:val="00AB2D33"/>
    <w:rsid w:val="00AB49FC"/>
    <w:rsid w:val="00AC740B"/>
    <w:rsid w:val="00AD771A"/>
    <w:rsid w:val="00AE570F"/>
    <w:rsid w:val="00AE7A4C"/>
    <w:rsid w:val="00B115F9"/>
    <w:rsid w:val="00B14995"/>
    <w:rsid w:val="00B33BDB"/>
    <w:rsid w:val="00B4447A"/>
    <w:rsid w:val="00B4639D"/>
    <w:rsid w:val="00B54C98"/>
    <w:rsid w:val="00B94965"/>
    <w:rsid w:val="00B9780A"/>
    <w:rsid w:val="00BA7316"/>
    <w:rsid w:val="00BB024C"/>
    <w:rsid w:val="00BB4C99"/>
    <w:rsid w:val="00BB4E02"/>
    <w:rsid w:val="00BB5C73"/>
    <w:rsid w:val="00BB626A"/>
    <w:rsid w:val="00BE5792"/>
    <w:rsid w:val="00C2280A"/>
    <w:rsid w:val="00C57428"/>
    <w:rsid w:val="00C768FB"/>
    <w:rsid w:val="00C919A3"/>
    <w:rsid w:val="00CD0E08"/>
    <w:rsid w:val="00CE14C4"/>
    <w:rsid w:val="00CE3FC6"/>
    <w:rsid w:val="00CE4C03"/>
    <w:rsid w:val="00CE626F"/>
    <w:rsid w:val="00CF1708"/>
    <w:rsid w:val="00CF21DF"/>
    <w:rsid w:val="00D14D45"/>
    <w:rsid w:val="00D65E00"/>
    <w:rsid w:val="00D65FB4"/>
    <w:rsid w:val="00D72ACD"/>
    <w:rsid w:val="00D8440B"/>
    <w:rsid w:val="00DC5A75"/>
    <w:rsid w:val="00DD214D"/>
    <w:rsid w:val="00DE762A"/>
    <w:rsid w:val="00E06737"/>
    <w:rsid w:val="00E26DFC"/>
    <w:rsid w:val="00E32949"/>
    <w:rsid w:val="00E80F2B"/>
    <w:rsid w:val="00E86E55"/>
    <w:rsid w:val="00E95462"/>
    <w:rsid w:val="00EC73C1"/>
    <w:rsid w:val="00EE72D6"/>
    <w:rsid w:val="00F15A97"/>
    <w:rsid w:val="00F22AD9"/>
    <w:rsid w:val="00F25F8D"/>
    <w:rsid w:val="00F405E4"/>
    <w:rsid w:val="00F54E94"/>
    <w:rsid w:val="00F563C1"/>
    <w:rsid w:val="00F81F3D"/>
    <w:rsid w:val="00F82474"/>
    <w:rsid w:val="00F85545"/>
    <w:rsid w:val="00FB0FD6"/>
    <w:rsid w:val="00FD1B16"/>
    <w:rsid w:val="00FE4B6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AE570F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4</cp:revision>
  <dcterms:created xsi:type="dcterms:W3CDTF">2022-12-05T07:45:00Z</dcterms:created>
  <dcterms:modified xsi:type="dcterms:W3CDTF">2022-12-12T13:13:00Z</dcterms:modified>
</cp:coreProperties>
</file>